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255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PATTO DI INTEGRITA’</w:t>
      </w:r>
    </w:p>
    <w:p w14:paraId="709BC0FD" w14:textId="794CA38A" w:rsidR="007167E9" w:rsidRPr="007167E9" w:rsidRDefault="00F6074F" w:rsidP="007167E9">
      <w:pPr>
        <w:jc w:val="both"/>
        <w:rPr>
          <w:rFonts w:asciiTheme="minorHAnsi" w:hAnsiTheme="minorHAnsi" w:cstheme="minorHAnsi"/>
          <w:bCs/>
          <w:szCs w:val="24"/>
        </w:rPr>
      </w:pPr>
      <w:r w:rsidRPr="007167E9">
        <w:rPr>
          <w:rFonts w:asciiTheme="minorHAnsi" w:hAnsiTheme="minorHAnsi" w:cstheme="minorHAnsi"/>
          <w:color w:val="000000"/>
          <w:szCs w:val="24"/>
        </w:rPr>
        <w:t>in relazione alla “</w:t>
      </w:r>
      <w:bookmarkStart w:id="0" w:name="_Hlk114665466"/>
      <w:r w:rsidR="007167E9" w:rsidRPr="00CE43C7">
        <w:rPr>
          <w:rFonts w:asciiTheme="minorHAnsi" w:hAnsiTheme="minorHAnsi" w:cstheme="minorHAnsi"/>
          <w:szCs w:val="24"/>
        </w:rPr>
        <w:t xml:space="preserve">PROCEDURA APERTA PER L'AFFIDAMENTO CONGIUNTO DELLA PROGETTAZIONE DEFINITIVA ED ESECUTIVA, DA RESTITUIRE IN MODALITÀ BIM, COORDINAMENTO DELLA SICUREZZA IN FASE DI PROGETTAZIONE, ED ESECUZIONE DEI LAVORI RELATIVI ALL’ADEGUAMENTO SISMICO E RIFUNZIONALIZZAZIONE PER N. </w:t>
      </w:r>
      <w:r w:rsidR="00CE43C7" w:rsidRPr="00CE43C7">
        <w:rPr>
          <w:rFonts w:asciiTheme="minorHAnsi" w:hAnsiTheme="minorHAnsi" w:cstheme="minorHAnsi"/>
          <w:szCs w:val="24"/>
        </w:rPr>
        <w:t>2</w:t>
      </w:r>
      <w:r w:rsidR="007167E9" w:rsidRPr="00CE43C7">
        <w:rPr>
          <w:rFonts w:asciiTheme="minorHAnsi" w:hAnsiTheme="minorHAnsi" w:cstheme="minorHAnsi"/>
          <w:szCs w:val="24"/>
        </w:rPr>
        <w:t xml:space="preserve"> BENI DI PROPRIETÀ DELLO STATO SITI IN ACQUASANTA TERME (FM)</w:t>
      </w:r>
      <w:r w:rsidR="00CE43C7" w:rsidRPr="00CE43C7">
        <w:rPr>
          <w:rFonts w:asciiTheme="minorHAnsi" w:hAnsiTheme="minorHAnsi" w:cstheme="minorHAnsi"/>
          <w:szCs w:val="24"/>
        </w:rPr>
        <w:t xml:space="preserve"> E </w:t>
      </w:r>
      <w:r w:rsidR="007167E9" w:rsidRPr="00CE43C7">
        <w:rPr>
          <w:rFonts w:asciiTheme="minorHAnsi" w:hAnsiTheme="minorHAnsi" w:cstheme="minorHAnsi"/>
          <w:szCs w:val="24"/>
        </w:rPr>
        <w:t>AMANDOLA (AP</w:t>
      </w:r>
      <w:r w:rsidR="007167E9" w:rsidRPr="00F31A8C">
        <w:rPr>
          <w:rFonts w:asciiTheme="minorHAnsi" w:hAnsiTheme="minorHAnsi" w:cstheme="minorHAnsi"/>
          <w:szCs w:val="24"/>
        </w:rPr>
        <w:t>):</w:t>
      </w:r>
      <w:r w:rsidR="007167E9" w:rsidRPr="00F31A8C">
        <w:rPr>
          <w:rFonts w:asciiTheme="minorHAnsi" w:hAnsiTheme="minorHAnsi" w:cstheme="minorHAnsi"/>
          <w:b/>
          <w:bCs/>
          <w:szCs w:val="24"/>
        </w:rPr>
        <w:t xml:space="preserve"> </w:t>
      </w:r>
      <w:r w:rsidR="007167E9" w:rsidRPr="00F31A8C">
        <w:rPr>
          <w:rFonts w:asciiTheme="minorHAnsi" w:hAnsiTheme="minorHAnsi" w:cstheme="minorHAnsi"/>
          <w:bCs/>
          <w:szCs w:val="24"/>
        </w:rPr>
        <w:t xml:space="preserve">CIG </w:t>
      </w:r>
      <w:r w:rsidR="009F1B07" w:rsidRPr="00F31A8C">
        <w:rPr>
          <w:rFonts w:asciiTheme="minorHAnsi" w:hAnsiTheme="minorHAnsi" w:cstheme="minorHAnsi"/>
          <w:bCs/>
          <w:szCs w:val="24"/>
        </w:rPr>
        <w:t>9464262C10- CUP</w:t>
      </w:r>
      <w:r w:rsidR="007167E9" w:rsidRPr="00F31A8C">
        <w:rPr>
          <w:rFonts w:asciiTheme="minorHAnsi" w:hAnsiTheme="minorHAnsi" w:cstheme="minorHAnsi"/>
          <w:bCs/>
          <w:szCs w:val="24"/>
        </w:rPr>
        <w:t xml:space="preserve"> G64E21004850006 - CIG </w:t>
      </w:r>
      <w:ins w:id="1" w:author="Max Benedetti" w:date="2022-10-28T09:40:00Z">
        <w:r w:rsidR="00F31A8C" w:rsidRPr="00F31A8C">
          <w:rPr>
            <w:rFonts w:asciiTheme="minorHAnsi" w:hAnsiTheme="minorHAnsi" w:cstheme="minorHAnsi"/>
            <w:bCs/>
            <w:szCs w:val="24"/>
          </w:rPr>
          <w:t>94679553A2</w:t>
        </w:r>
      </w:ins>
      <w:del w:id="2" w:author="Max Benedetti" w:date="2022-10-28T09:40:00Z">
        <w:r w:rsidR="007167E9" w:rsidRPr="00F31A8C" w:rsidDel="00F31A8C">
          <w:rPr>
            <w:rFonts w:asciiTheme="minorHAnsi" w:hAnsiTheme="minorHAnsi" w:cstheme="minorHAnsi"/>
            <w:bCs/>
            <w:szCs w:val="24"/>
          </w:rPr>
          <w:delText xml:space="preserve">9399869948 </w:delText>
        </w:r>
      </w:del>
      <w:r w:rsidR="007167E9" w:rsidRPr="00F31A8C">
        <w:rPr>
          <w:rFonts w:asciiTheme="minorHAnsi" w:hAnsiTheme="minorHAnsi" w:cstheme="minorHAnsi"/>
          <w:bCs/>
          <w:szCs w:val="24"/>
        </w:rPr>
        <w:t>CUP G25F21003300006</w:t>
      </w:r>
    </w:p>
    <w:bookmarkEnd w:id="0"/>
    <w:p w14:paraId="7F453304" w14:textId="224791EA" w:rsidR="00F6074F" w:rsidRPr="001210EF" w:rsidRDefault="00F6074F" w:rsidP="007167E9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tra</w:t>
      </w:r>
    </w:p>
    <w:p w14:paraId="1CC316C4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l’Agenzia del Demanio</w:t>
      </w:r>
    </w:p>
    <w:p w14:paraId="034D2FD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e</w:t>
      </w:r>
    </w:p>
    <w:p w14:paraId="43317F15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Il/La sottoscritto/a ________________________________________________ nato/a a</w:t>
      </w:r>
    </w:p>
    <w:p w14:paraId="5CE52E02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____________________________ il _________ CF___________________________</w:t>
      </w:r>
    </w:p>
    <w:p w14:paraId="5F22EA5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residente a ______________________________ (___), via ________________ n.______</w:t>
      </w:r>
    </w:p>
    <w:p w14:paraId="5985608D" w14:textId="78FE15BB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in </w:t>
      </w:r>
      <w:r w:rsidR="009D6C32" w:rsidRPr="001210EF">
        <w:rPr>
          <w:rFonts w:asciiTheme="minorHAnsi" w:hAnsiTheme="minorHAnsi" w:cstheme="minorHAnsi"/>
          <w:color w:val="000000"/>
          <w:szCs w:val="24"/>
        </w:rPr>
        <w:t>qualità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di:</w:t>
      </w:r>
    </w:p>
    <w:p w14:paraId="6CD5E39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□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 xml:space="preserve">(se del caso) </w:t>
      </w:r>
      <w:r w:rsidRPr="001210EF">
        <w:rPr>
          <w:rFonts w:asciiTheme="minorHAnsi" w:hAnsiTheme="minorHAnsi" w:cstheme="minorHAnsi"/>
          <w:color w:val="000000"/>
          <w:szCs w:val="24"/>
        </w:rPr>
        <w:t>legale rappresentante</w:t>
      </w:r>
    </w:p>
    <w:p w14:paraId="648977BD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□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 xml:space="preserve">(se del caso) </w:t>
      </w:r>
      <w:r w:rsidRPr="001210EF">
        <w:rPr>
          <w:rFonts w:asciiTheme="minorHAnsi" w:hAnsiTheme="minorHAnsi" w:cstheme="minorHAnsi"/>
          <w:color w:val="000000"/>
          <w:szCs w:val="24"/>
        </w:rPr>
        <w:t>procuratore generale/speciale, giusta procura allegata</w:t>
      </w:r>
    </w:p>
    <w:p w14:paraId="08C383F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dell’operatore economico _________________________________________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(indicare la</w:t>
      </w:r>
    </w:p>
    <w:p w14:paraId="4FAABA07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color w:val="000000"/>
          <w:szCs w:val="24"/>
        </w:rPr>
      </w:pP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denominazione sociale) ____________________________________________ (indicare</w:t>
      </w:r>
    </w:p>
    <w:p w14:paraId="63AF7ED3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color w:val="000000"/>
          <w:szCs w:val="24"/>
        </w:rPr>
      </w:pP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la forma giuridica) ________________________________________________________</w:t>
      </w:r>
    </w:p>
    <w:p w14:paraId="5EA14E26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(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indicare la sede legale</w:t>
      </w:r>
      <w:r w:rsidRPr="001210EF">
        <w:rPr>
          <w:rFonts w:asciiTheme="minorHAnsi" w:hAnsiTheme="minorHAnsi" w:cstheme="minorHAnsi"/>
          <w:color w:val="000000"/>
          <w:szCs w:val="24"/>
        </w:rPr>
        <w:t>) ___________________________________________________</w:t>
      </w:r>
    </w:p>
    <w:p w14:paraId="6D3FFE6A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(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indicare CF e PI</w:t>
      </w:r>
      <w:r w:rsidRPr="001210EF">
        <w:rPr>
          <w:rFonts w:asciiTheme="minorHAnsi" w:hAnsiTheme="minorHAnsi" w:cstheme="minorHAnsi"/>
          <w:color w:val="000000"/>
          <w:szCs w:val="24"/>
        </w:rPr>
        <w:t>) ______________________________________________________;</w:t>
      </w:r>
    </w:p>
    <w:p w14:paraId="4B1016F4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VISTO</w:t>
      </w:r>
    </w:p>
    <w:p w14:paraId="21810B69" w14:textId="6E782A8A" w:rsidR="00F6074F" w:rsidRPr="001210EF" w:rsidRDefault="00F6074F" w:rsidP="009D6C32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- l’art. 1 co. 17 della L. 190/2012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“Disposizioni per la prevenzione e la repressione della</w:t>
      </w:r>
      <w:r w:rsidR="009D6C32">
        <w:rPr>
          <w:rFonts w:asciiTheme="minorHAnsi" w:hAnsiTheme="minorHAnsi" w:cstheme="minorHAnsi"/>
          <w:i/>
          <w:i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corruzione e dell’illegalità nella pubblica amministrazione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” il quale dispone che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 xml:space="preserve">“le </w:t>
      </w:r>
      <w:r w:rsidR="009D6C32">
        <w:rPr>
          <w:rFonts w:asciiTheme="minorHAnsi" w:hAnsiTheme="minorHAnsi" w:cstheme="minorHAnsi"/>
          <w:i/>
          <w:iCs/>
          <w:color w:val="000000"/>
          <w:szCs w:val="24"/>
        </w:rPr>
        <w:t>s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tazioni</w:t>
      </w:r>
      <w:r w:rsidR="009D6C32">
        <w:rPr>
          <w:rFonts w:asciiTheme="minorHAnsi" w:hAnsiTheme="minorHAnsi" w:cstheme="minorHAnsi"/>
          <w:i/>
          <w:i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appaltanti possono prevedere negli avvisi, bandi di gara o lettere di invito che il mancato</w:t>
      </w:r>
      <w:r w:rsidR="009D6C32">
        <w:rPr>
          <w:rFonts w:asciiTheme="minorHAnsi" w:hAnsiTheme="minorHAnsi" w:cstheme="minorHAnsi"/>
          <w:i/>
          <w:i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rispetto delle clausole contenute nei protocolli di legalità o nei patti di integrità</w:t>
      </w:r>
      <w:r w:rsidR="009D6C32">
        <w:rPr>
          <w:rFonts w:asciiTheme="minorHAnsi" w:hAnsiTheme="minorHAnsi" w:cstheme="minorHAnsi"/>
          <w:i/>
          <w:i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i/>
          <w:iCs/>
          <w:color w:val="000000"/>
          <w:szCs w:val="24"/>
        </w:rPr>
        <w:t>costituisce causa di esclusione dalla gara”</w:t>
      </w:r>
      <w:r w:rsidRPr="001210EF">
        <w:rPr>
          <w:rFonts w:asciiTheme="minorHAnsi" w:hAnsiTheme="minorHAnsi" w:cstheme="minorHAnsi"/>
          <w:color w:val="000000"/>
          <w:szCs w:val="24"/>
        </w:rPr>
        <w:t>;</w:t>
      </w:r>
    </w:p>
    <w:p w14:paraId="6E9F8339" w14:textId="77777777" w:rsidR="00F6074F" w:rsidRPr="001210EF" w:rsidRDefault="00F6074F" w:rsidP="009D6C32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il Piano Triennale di Prevenzione della Corruzione (PTPC) dell’Agenzia del Demanio;</w:t>
      </w:r>
    </w:p>
    <w:p w14:paraId="787A17DE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SI CONVIENE E SI STIPULA QUANTO SEGUE</w:t>
      </w:r>
    </w:p>
    <w:p w14:paraId="7EF28AB8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1 - Finalità</w:t>
      </w:r>
    </w:p>
    <w:p w14:paraId="2E703BD1" w14:textId="574ABA31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5AD17DC7" w14:textId="2AC9DB6D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Il presente Patto d’integrità stabilisce la reciproca e formale obbligazione tra l’Agenzia del</w:t>
      </w:r>
      <w:r w:rsidR="00FA5929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Demanio e l’operatore economico di improntare i propri comportamenti ai principi di lealtà,</w:t>
      </w:r>
      <w:r w:rsidR="00FA5929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trasparenza e correttezza.</w:t>
      </w:r>
    </w:p>
    <w:p w14:paraId="205273C6" w14:textId="77777777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31D33341" w14:textId="250A89BA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2 - Durata</w:t>
      </w:r>
    </w:p>
    <w:p w14:paraId="0E62170A" w14:textId="77777777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Il presente Patto e le relative sanzioni, di seguito indicate all’art. 5, sono applicabili fino alla</w:t>
      </w:r>
    </w:p>
    <w:p w14:paraId="68AB26C6" w14:textId="74856DFC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completa esecuzione del contratto, al quale verrà formalmente allegato il presente</w:t>
      </w:r>
      <w:r w:rsidR="00FA5929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documento, per costituirne parte integrante e sostanziale.</w:t>
      </w:r>
    </w:p>
    <w:p w14:paraId="60F24B05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8FB6FCC" w14:textId="32C23EDC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3 - Obblighi a carico dell’operatore economico</w:t>
      </w:r>
    </w:p>
    <w:p w14:paraId="30FC8DDF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Ai fini della formalizzazione dell’affidamento, l’operatore economico:</w:t>
      </w:r>
    </w:p>
    <w:p w14:paraId="16529989" w14:textId="40607CD0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dichiara di non essere intervenuto nel procedimento amministrativo diretto a stabilire il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contenuto delle prestazioni contrattuali al fine di condizionare le modalità di scelta del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contraente da parte dell’Agenzia;</w:t>
      </w:r>
    </w:p>
    <w:p w14:paraId="7E87C509" w14:textId="704B0559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dichiara di non aver corrisposto né promesso di corrispondere ad alcuno, direttamente o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tramite terzi, ivi compresi soggetti collegati o controllati, somme di denaro o qualsiasi altra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ricompensa, vantaggio o beneficio, per facilitare l’affidamento e/o gestione del contratto e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si impegna altresì a non corrispondere 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>né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promettere di corrispondere altra ricompensa,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vantaggio o beneficio per le suddette 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>finalità</w:t>
      </w:r>
      <w:r w:rsidRPr="001210EF">
        <w:rPr>
          <w:rFonts w:asciiTheme="minorHAnsi" w:hAnsiTheme="minorHAnsi" w:cstheme="minorHAnsi"/>
          <w:color w:val="000000"/>
          <w:szCs w:val="24"/>
        </w:rPr>
        <w:t>;</w:t>
      </w:r>
    </w:p>
    <w:p w14:paraId="218A4AA3" w14:textId="2495C9F3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si obbliga a non ricorrere ad alcuna mediazione o altra opera di terzi finalizzata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all’affidamento e/o gestione del contratto;</w:t>
      </w:r>
    </w:p>
    <w:p w14:paraId="326FECD9" w14:textId="10A60823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si impegna a segnalare alla Stazione appaltante qualsiasi tentativo di turbativa,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irregolarità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o distorsione durante l’esecuzione del contratto, da parte di ogni interessato o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addetto o di chiunque possa influenzare le decisioni relative al presente affidamento;</w:t>
      </w:r>
    </w:p>
    <w:p w14:paraId="72DC8E2A" w14:textId="3028DA73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dichiara, ai fini dell’applicazione dell’art. 53 co. 16 ter del D.Lgs. 165/2001, di non aver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concluso contratti di lavoro subordinato o autonomo e, comunque, di non aver attribuito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incarichi ad ex dipendenti dell’Agenzia che hanno esercitato poteri autoritativi o negoziali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per conto della stessa nei loro confronti, per il triennio successivo alla cessazione del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rapporto;</w:t>
      </w:r>
    </w:p>
    <w:p w14:paraId="2DD6E28A" w14:textId="606A9132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dichiara di essere consapevole che, qualora emerga la situazione di cui al punto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precedente, essa 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>determinerà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la 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>nullità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del contratto e il divieto di contrarre con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l’Amministrazione per i successivi tre anni con obbligo di restituzione dei compensi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eventualmente percepiti ed accertati in esecuzione dell’affidamento illegittimo;</w:t>
      </w:r>
    </w:p>
    <w:p w14:paraId="2F15D4FC" w14:textId="0B3BCF5C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- dichiara, ai fini dell’applicazione dell’art. 1 co. 9 lett. e) L. 190/2012, per </w:t>
      </w:r>
      <w:r w:rsidR="00FD1E48" w:rsidRPr="001210EF">
        <w:rPr>
          <w:rFonts w:asciiTheme="minorHAnsi" w:hAnsiTheme="minorHAnsi" w:cstheme="minorHAnsi"/>
          <w:color w:val="000000"/>
          <w:szCs w:val="24"/>
        </w:rPr>
        <w:t>sé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e per i soci</w:t>
      </w:r>
      <w:r w:rsidR="001210EF" w:rsidRPr="001210E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facenti parte della compagine sociale che:</w:t>
      </w:r>
    </w:p>
    <w:p w14:paraId="4245FB32" w14:textId="3305AC09" w:rsidR="00F6074F" w:rsidRPr="001210EF" w:rsidRDefault="00F6074F" w:rsidP="005B62D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□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non sussistono relazioni di parentela o affinità con i dipendenti dell’Agenzia</w:t>
      </w:r>
      <w:r w:rsidR="005B62D4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del Demanio;</w:t>
      </w:r>
    </w:p>
    <w:p w14:paraId="11C28CB3" w14:textId="77777777" w:rsidR="00F6074F" w:rsidRPr="001210EF" w:rsidRDefault="00F6074F" w:rsidP="005B62D4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ovvero</w:t>
      </w:r>
    </w:p>
    <w:p w14:paraId="54D8BD6D" w14:textId="66F28904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□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sussistono relazioni di parentela o affinità con i dipendenti dell’Agenzia del</w:t>
      </w:r>
      <w:r w:rsidR="005B62D4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Demanio, che, tuttavia, non hanno determinato alcun vantaggio per facilitare</w:t>
      </w:r>
      <w:r w:rsidR="005B62D4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l’affidamento del servizio e si impegna, altresì, ad evitare che tali rapporti</w:t>
      </w:r>
      <w:r w:rsidR="005B62D4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determinino eventuali benefici nella fase di esecutiva del contratto;</w:t>
      </w:r>
    </w:p>
    <w:p w14:paraId="0E4825BE" w14:textId="77777777" w:rsidR="005B62D4" w:rsidRDefault="005B62D4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1662C52" w14:textId="283F43C1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si obbliga ad informare puntualmente tutto il personale di cui si avvale del presente Patto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di </w:t>
      </w:r>
      <w:r w:rsidR="005B62D4" w:rsidRPr="001210EF">
        <w:rPr>
          <w:rFonts w:asciiTheme="minorHAnsi" w:hAnsiTheme="minorHAnsi" w:cstheme="minorHAnsi"/>
          <w:color w:val="000000"/>
          <w:szCs w:val="24"/>
        </w:rPr>
        <w:t>integrità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e degli obblighi in esso contenuti e a vigilare </w:t>
      </w:r>
      <w:r w:rsidR="005B62D4" w:rsidRPr="001210EF">
        <w:rPr>
          <w:rFonts w:asciiTheme="minorHAnsi" w:hAnsiTheme="minorHAnsi" w:cstheme="minorHAnsi"/>
          <w:color w:val="000000"/>
          <w:szCs w:val="24"/>
        </w:rPr>
        <w:t>affinché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gli impegni sopra indicati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siano osservati da tutti i collaboratori e dipendenti nell’esercizio dei compiti loro assegnati;</w:t>
      </w:r>
    </w:p>
    <w:p w14:paraId="12E5642E" w14:textId="3A5AE8B6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- si impegna ad osservare il Modello di organizzazione, gestione e controllo dell’Agenzia</w:t>
      </w:r>
      <w:r w:rsidR="00FA5929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ex D.Lgs. 231/2001, reperibile sul sito istituzionale, ed a tenere un comportamento in linea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lastRenderedPageBreak/>
        <w:t>con il relativo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Codice Etico e, comunque, tale da non esporre l’Agenzia al rischio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dell’applicazione delle sanzioni previste dal predetto decreto;</w:t>
      </w:r>
    </w:p>
    <w:p w14:paraId="29BF9BEF" w14:textId="25CE46B5" w:rsidR="00F6074F" w:rsidRPr="001210E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- si obbliga ad inserire identiche clausole di 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integrità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ed anti-corruzione negli eventuali</w:t>
      </w:r>
      <w:r w:rsidR="005B62D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contratti di subappalto;</w:t>
      </w:r>
    </w:p>
    <w:p w14:paraId="159C8FB1" w14:textId="5757D8DE" w:rsidR="00F6074F" w:rsidRDefault="00F6074F" w:rsidP="00FA5929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- si impegna a denunciare alle 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Autorità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competenti ogni 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irregolarità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o distorsione di cui sia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venuta a conoscenza per quanto attiene l’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attività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di cui all’oggetto.</w:t>
      </w:r>
    </w:p>
    <w:p w14:paraId="42D7DD7B" w14:textId="77777777" w:rsidR="005844B4" w:rsidRPr="001210EF" w:rsidRDefault="005844B4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32414641" w14:textId="77777777" w:rsidR="00F6074F" w:rsidRPr="001210EF" w:rsidRDefault="00F6074F" w:rsidP="001210EF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4 - Obblighi a carico dell’Agenzia</w:t>
      </w:r>
    </w:p>
    <w:p w14:paraId="528BF79F" w14:textId="21F9BF43" w:rsidR="00F6074F" w:rsidRPr="001210EF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L’Agenzia si impegna ad attivare procedimenti disciplinari nei confronti del personale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coinvolto, a vario titolo, nel procedimento di scelta del contraente e nella fase esecutiva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del contratto, in caso di accertata violazione dei principi di 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lealtà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e correttezza dell’agire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assunti con il presente Patto.</w:t>
      </w:r>
    </w:p>
    <w:p w14:paraId="14805A24" w14:textId="77777777" w:rsidR="005844B4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L’Agenzia assume l’espresso impegno anticorruzione di non offrire, accettare o richiedere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somme di denaro o qualsiasi altra ricompensa, vantaggio o beneficio, per facilitare, sia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direttamente che indirettamente, l’affidamento e/o gestione del contratto.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5B3FEB7B" w14:textId="3F1E296F" w:rsidR="00F6074F" w:rsidRPr="001210EF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 xml:space="preserve">L’Agenzia si obbliga a garantire adeguata </w:t>
      </w:r>
      <w:r w:rsidR="005844B4" w:rsidRPr="001210EF">
        <w:rPr>
          <w:rFonts w:asciiTheme="minorHAnsi" w:hAnsiTheme="minorHAnsi" w:cstheme="minorHAnsi"/>
          <w:color w:val="000000"/>
          <w:szCs w:val="24"/>
        </w:rPr>
        <w:t>pubblicità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degli atti inerenti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al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presente</w:t>
      </w:r>
      <w:r w:rsidR="005844B4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affidamento secondo le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modalità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previste dalla legge.</w:t>
      </w:r>
    </w:p>
    <w:p w14:paraId="2268E89B" w14:textId="77777777" w:rsidR="005844B4" w:rsidRDefault="005844B4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3E39C38C" w14:textId="345455B6" w:rsidR="00F6074F" w:rsidRPr="001210EF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5 - Violazione del Patto di Integrità</w:t>
      </w:r>
    </w:p>
    <w:p w14:paraId="11857B85" w14:textId="77777777" w:rsidR="00910DCD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La violazione degli impegni anticorruzione assunti con la sottoscrizione del presente Patto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di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integrità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da parte dell’operatore economico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potrà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comportare, in ragione della fase in cui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e accertato l’inadempimento: la risoluzione del contratto con conseguente contestuale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segnalazione del fatto all’Anac.</w:t>
      </w:r>
    </w:p>
    <w:p w14:paraId="304A3517" w14:textId="77777777" w:rsidR="00910DCD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La violazione delle obbligazioni assunte viene dichiarata dall’Agenzia a conclusione di un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apposito procedimento di verifica, con le garanzie del contraddittorio per l’operatore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economico interessato. L’Agenzia comunica l’avvio del procedimento d’ufficio all’operatore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economico tramite comunicazione, a mezzo PEC, contenente sintetica motivazione.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5312962C" w14:textId="6660BC3B" w:rsidR="00910DCD" w:rsidRDefault="00910DCD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E</w:t>
      </w:r>
      <w:r w:rsidR="00F6074F" w:rsidRPr="001210EF">
        <w:rPr>
          <w:rFonts w:asciiTheme="minorHAnsi" w:hAnsiTheme="minorHAnsi" w:cstheme="minorHAnsi"/>
          <w:color w:val="000000"/>
          <w:szCs w:val="24"/>
        </w:rPr>
        <w:t>ventuali controdeduzioni dovranno pervenire entro 15 giorni. L’Agenzia, decorsi 15 giorni</w:t>
      </w:r>
      <w:r>
        <w:rPr>
          <w:rFonts w:asciiTheme="minorHAnsi" w:hAnsiTheme="minorHAnsi" w:cstheme="minorHAnsi"/>
          <w:color w:val="000000"/>
          <w:szCs w:val="24"/>
        </w:rPr>
        <w:t xml:space="preserve"> </w:t>
      </w:r>
      <w:r w:rsidR="00F6074F" w:rsidRPr="001210EF">
        <w:rPr>
          <w:rFonts w:asciiTheme="minorHAnsi" w:hAnsiTheme="minorHAnsi" w:cstheme="minorHAnsi"/>
          <w:color w:val="000000"/>
          <w:szCs w:val="24"/>
        </w:rPr>
        <w:t xml:space="preserve">dal ricevimento delle stesse, si </w:t>
      </w:r>
      <w:r w:rsidRPr="001210EF">
        <w:rPr>
          <w:rFonts w:asciiTheme="minorHAnsi" w:hAnsiTheme="minorHAnsi" w:cstheme="minorHAnsi"/>
          <w:color w:val="000000"/>
          <w:szCs w:val="24"/>
        </w:rPr>
        <w:t>pronuncerà</w:t>
      </w:r>
      <w:r w:rsidR="00F6074F" w:rsidRPr="001210EF">
        <w:rPr>
          <w:rFonts w:asciiTheme="minorHAnsi" w:hAnsiTheme="minorHAnsi" w:cstheme="minorHAnsi"/>
          <w:color w:val="000000"/>
          <w:szCs w:val="24"/>
        </w:rPr>
        <w:t xml:space="preserve"> definitivamente in merito alla violazione.</w:t>
      </w:r>
    </w:p>
    <w:p w14:paraId="2FFC4777" w14:textId="77777777" w:rsidR="00910DCD" w:rsidRDefault="00910DCD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21C4CA57" w14:textId="77777777" w:rsidR="00741A77" w:rsidRDefault="00741A77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52651997" w14:textId="0CC5F7EC" w:rsidR="00F6074F" w:rsidRPr="001210EF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  <w:r w:rsidRPr="001210EF">
        <w:rPr>
          <w:rFonts w:asciiTheme="minorHAnsi" w:hAnsiTheme="minorHAnsi" w:cstheme="minorHAnsi"/>
          <w:b/>
          <w:bCs/>
          <w:color w:val="000000"/>
          <w:szCs w:val="24"/>
        </w:rPr>
        <w:t>Art. 6 - Controversie</w:t>
      </w:r>
    </w:p>
    <w:p w14:paraId="15113CC8" w14:textId="6B128A34" w:rsidR="00F6074F" w:rsidRDefault="00F6074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Ogni controversia relativa all’interpretazione ed all’esecuzione del presente Patto di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Integrità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tra l’Agenzia ed i concorrenti ovvero tra gli stessi concorrenti 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sarà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risolta</w:t>
      </w:r>
      <w:r w:rsidR="00910DCD">
        <w:rPr>
          <w:rFonts w:asciiTheme="minorHAnsi" w:hAnsiTheme="minorHAnsi" w:cstheme="minorHAnsi"/>
          <w:color w:val="000000"/>
          <w:szCs w:val="24"/>
        </w:rPr>
        <w:t xml:space="preserve"> </w:t>
      </w:r>
      <w:r w:rsidRPr="001210EF">
        <w:rPr>
          <w:rFonts w:asciiTheme="minorHAnsi" w:hAnsiTheme="minorHAnsi" w:cstheme="minorHAnsi"/>
          <w:color w:val="000000"/>
          <w:szCs w:val="24"/>
        </w:rPr>
        <w:t>dall’</w:t>
      </w:r>
      <w:r w:rsidR="00910DCD" w:rsidRPr="001210EF">
        <w:rPr>
          <w:rFonts w:asciiTheme="minorHAnsi" w:hAnsiTheme="minorHAnsi" w:cstheme="minorHAnsi"/>
          <w:color w:val="000000"/>
          <w:szCs w:val="24"/>
        </w:rPr>
        <w:t>Autorità</w:t>
      </w:r>
      <w:r w:rsidRPr="001210EF">
        <w:rPr>
          <w:rFonts w:asciiTheme="minorHAnsi" w:hAnsiTheme="minorHAnsi" w:cstheme="minorHAnsi"/>
          <w:color w:val="000000"/>
          <w:szCs w:val="24"/>
        </w:rPr>
        <w:t xml:space="preserve"> Giudiziaria competente in relazione al tipo di violazione.</w:t>
      </w:r>
    </w:p>
    <w:p w14:paraId="414CD99D" w14:textId="77777777" w:rsidR="00DC773F" w:rsidRPr="001210EF" w:rsidRDefault="00DC773F" w:rsidP="005844B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0F705F10" w14:textId="51559474" w:rsidR="004F606B" w:rsidRPr="001210EF" w:rsidRDefault="00F6074F" w:rsidP="005844B4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1210EF">
        <w:rPr>
          <w:rFonts w:asciiTheme="minorHAnsi" w:hAnsiTheme="minorHAnsi" w:cstheme="minorHAnsi"/>
          <w:color w:val="000000"/>
          <w:szCs w:val="24"/>
        </w:rPr>
        <w:t>Letto, confermato e sottoscritto digitalmente da: _______________________________________</w:t>
      </w:r>
    </w:p>
    <w:sectPr w:rsidR="004F606B" w:rsidRPr="001210EF" w:rsidSect="00741A77">
      <w:pgSz w:w="11906" w:h="16838"/>
      <w:pgMar w:top="1701" w:right="170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x Benedetti">
    <w15:presenceInfo w15:providerId="AD" w15:userId="S::m.benedetti@b4lex.com::5ce0c539-05f3-4b43-951e-fae92191a3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4F"/>
    <w:rsid w:val="00033B36"/>
    <w:rsid w:val="00072E83"/>
    <w:rsid w:val="001210EF"/>
    <w:rsid w:val="001562A1"/>
    <w:rsid w:val="0041249E"/>
    <w:rsid w:val="004F606B"/>
    <w:rsid w:val="005844B4"/>
    <w:rsid w:val="005B62D4"/>
    <w:rsid w:val="007167E9"/>
    <w:rsid w:val="00741A77"/>
    <w:rsid w:val="00910DCD"/>
    <w:rsid w:val="009D6C32"/>
    <w:rsid w:val="009F1B07"/>
    <w:rsid w:val="00CE43C7"/>
    <w:rsid w:val="00DC773F"/>
    <w:rsid w:val="00F31A8C"/>
    <w:rsid w:val="00F6074F"/>
    <w:rsid w:val="00FA5929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0AAC"/>
  <w15:chartTrackingRefBased/>
  <w15:docId w15:val="{39953F29-9DCE-43F5-9519-59F5F50C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F31A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Benedetti</dc:creator>
  <cp:keywords/>
  <dc:description/>
  <cp:lastModifiedBy>Max Benedetti</cp:lastModifiedBy>
  <cp:revision>6</cp:revision>
  <dcterms:created xsi:type="dcterms:W3CDTF">2022-09-21T15:57:00Z</dcterms:created>
  <dcterms:modified xsi:type="dcterms:W3CDTF">2022-10-28T07:40:00Z</dcterms:modified>
</cp:coreProperties>
</file>